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903B70A" w:rsidR="00735501" w:rsidRPr="00C12BD9" w:rsidRDefault="00473719" w:rsidP="00C12BD9">
      <w:pPr>
        <w:spacing w:before="120" w:after="0" w:line="240" w:lineRule="auto"/>
        <w:jc w:val="center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C12BD9" w:rsidRPr="00C12BD9">
        <w:rPr>
          <w:rFonts w:ascii="Cambria" w:eastAsia="Times New Roman" w:hAnsi="Cambria" w:cs="Arial"/>
          <w:b/>
          <w:lang w:eastAsia="pl-PL"/>
        </w:rPr>
        <w:t xml:space="preserve">„Wykonanie projektu planu urządzenia lasu na okres 2028 </w:t>
      </w:r>
      <w:r w:rsidR="00C12BD9" w:rsidRPr="00C12BD9">
        <w:rPr>
          <w:rFonts w:ascii="Cambria" w:eastAsia="Times New Roman" w:hAnsi="Cambria" w:cs="Arial"/>
          <w:b/>
          <w:lang w:eastAsia="pl-PL"/>
        </w:rPr>
        <w:t>–</w:t>
      </w:r>
      <w:r w:rsidR="00C12BD9" w:rsidRPr="00C12BD9">
        <w:rPr>
          <w:rFonts w:ascii="Cambria" w:eastAsia="Times New Roman" w:hAnsi="Cambria" w:cs="Arial"/>
          <w:b/>
          <w:lang w:eastAsia="pl-PL"/>
        </w:rPr>
        <w:t xml:space="preserve"> 2037</w:t>
      </w:r>
      <w:r w:rsidR="00C12BD9" w:rsidRPr="00C12BD9">
        <w:rPr>
          <w:rFonts w:ascii="Cambria" w:eastAsia="Times New Roman" w:hAnsi="Cambria" w:cs="Arial"/>
          <w:b/>
          <w:lang w:eastAsia="pl-PL"/>
        </w:rPr>
        <w:t xml:space="preserve"> </w:t>
      </w:r>
      <w:r w:rsidR="00C12BD9" w:rsidRPr="00C12BD9">
        <w:rPr>
          <w:rFonts w:ascii="Cambria" w:eastAsia="Times New Roman" w:hAnsi="Cambria" w:cs="Arial"/>
          <w:b/>
          <w:lang w:eastAsia="pl-PL"/>
        </w:rPr>
        <w:t>dla  Nadleśnictw Chojnów, Drewnica wraz z prognozą oddziaływania planu na środowisko”</w:t>
      </w:r>
      <w:r w:rsidR="00C12BD9" w:rsidRPr="00C12BD9">
        <w:rPr>
          <w:rFonts w:ascii="Cambria" w:eastAsia="Times New Roman" w:hAnsi="Cambria" w:cs="Arial"/>
          <w:bCs/>
          <w:lang w:eastAsia="pl-PL"/>
        </w:rPr>
        <w:t xml:space="preserve"> </w:t>
      </w:r>
      <w:r w:rsidR="00C12BD9">
        <w:rPr>
          <w:rFonts w:ascii="Cambria" w:eastAsia="Times New Roman" w:hAnsi="Cambria" w:cs="Arial"/>
          <w:bCs/>
          <w:lang w:eastAsia="pl-PL"/>
        </w:rPr>
        <w:t>część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______,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Del="00EC6D0A" w:rsidRDefault="001336FC" w:rsidP="00A10F65">
      <w:pPr>
        <w:spacing w:before="120" w:after="0" w:line="240" w:lineRule="auto"/>
        <w:jc w:val="both"/>
        <w:rPr>
          <w:del w:id="3" w:author="JiW" w:date="2025-10-27T10:44:00Z"/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Del="00EC6D0A" w:rsidRDefault="0093256D" w:rsidP="00A10F65">
      <w:pPr>
        <w:spacing w:before="120" w:after="0" w:line="240" w:lineRule="auto"/>
        <w:jc w:val="both"/>
        <w:rPr>
          <w:del w:id="5" w:author="JiW" w:date="2025-10-27T10:44:00Z"/>
          <w:rFonts w:ascii="Cambria" w:hAnsi="Cambria" w:cs="Arial"/>
          <w:sz w:val="21"/>
          <w:szCs w:val="21"/>
        </w:rPr>
      </w:pPr>
    </w:p>
    <w:p w14:paraId="0CD99794" w14:textId="77777777" w:rsidR="0093256D" w:rsidDel="00EC6D0A" w:rsidRDefault="0093256D" w:rsidP="00A10F65">
      <w:pPr>
        <w:spacing w:before="120" w:after="0" w:line="240" w:lineRule="auto"/>
        <w:jc w:val="both"/>
        <w:rPr>
          <w:del w:id="6" w:author="JiW" w:date="2025-10-27T10:44:00Z"/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7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7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8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8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9" w:name="_Hlk99014455"/>
    </w:p>
    <w:bookmarkEnd w:id="9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0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1" w:name="_Hlk43743043"/>
      <w:bookmarkStart w:id="12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0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1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2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4BA73" w14:textId="77777777" w:rsidR="00BF39CB" w:rsidRDefault="00BF39CB" w:rsidP="00473719">
      <w:pPr>
        <w:spacing w:after="0" w:line="240" w:lineRule="auto"/>
      </w:pPr>
      <w:r>
        <w:separator/>
      </w:r>
    </w:p>
  </w:endnote>
  <w:endnote w:type="continuationSeparator" w:id="0">
    <w:p w14:paraId="3EB7B83F" w14:textId="77777777" w:rsidR="00BF39CB" w:rsidRDefault="00BF39C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2583E" w14:textId="77777777" w:rsidR="00BF39CB" w:rsidRDefault="00BF39CB" w:rsidP="00473719">
      <w:pPr>
        <w:spacing w:after="0" w:line="240" w:lineRule="auto"/>
      </w:pPr>
      <w:r>
        <w:separator/>
      </w:r>
    </w:p>
  </w:footnote>
  <w:footnote w:type="continuationSeparator" w:id="0">
    <w:p w14:paraId="76D19355" w14:textId="77777777" w:rsidR="00BF39CB" w:rsidRDefault="00BF39CB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3329B2DD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F39CB"/>
    <w:rsid w:val="00C12BD9"/>
    <w:rsid w:val="00C15FCE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1181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Michał</cp:lastModifiedBy>
  <cp:revision>2</cp:revision>
  <dcterms:created xsi:type="dcterms:W3CDTF">2025-11-26T08:58:00Z</dcterms:created>
  <dcterms:modified xsi:type="dcterms:W3CDTF">2025-11-26T08:58:00Z</dcterms:modified>
</cp:coreProperties>
</file>